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4F4B7" w14:textId="5C87A9F6" w:rsidR="009A3AB9" w:rsidRDefault="009A3AB9" w:rsidP="002422CF">
      <w:pPr>
        <w:rPr>
          <w:ins w:id="0" w:author="Marty Dargel" w:date="2025-07-21T10:09:00Z" w16du:dateUtc="2025-07-21T16:09:00Z"/>
          <w:b/>
          <w:bCs/>
        </w:rPr>
      </w:pPr>
      <w:ins w:id="1" w:author="Marty Dargel" w:date="2025-07-21T10:10:00Z" w16du:dateUtc="2025-07-21T16:10:00Z">
        <w:r w:rsidRPr="009A3AB9">
          <w:drawing>
            <wp:inline distT="0" distB="0" distL="0" distR="0" wp14:anchorId="76624F74" wp14:editId="53DC2625">
              <wp:extent cx="5943600" cy="561975"/>
              <wp:effectExtent l="0" t="0" r="0" b="9525"/>
              <wp:docPr id="315860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561975"/>
                      </a:xfrm>
                      <a:prstGeom prst="rect">
                        <a:avLst/>
                      </a:prstGeom>
                      <a:noFill/>
                      <a:ln>
                        <a:noFill/>
                      </a:ln>
                    </pic:spPr>
                  </pic:pic>
                </a:graphicData>
              </a:graphic>
            </wp:inline>
          </w:drawing>
        </w:r>
      </w:ins>
    </w:p>
    <w:p w14:paraId="5FEA089B" w14:textId="473E0865" w:rsidR="002422CF" w:rsidRPr="002422CF" w:rsidRDefault="002422CF" w:rsidP="002422CF">
      <w:pPr>
        <w:rPr>
          <w:b/>
          <w:bCs/>
        </w:rPr>
      </w:pPr>
      <w:r>
        <w:fldChar w:fldCharType="begin"/>
      </w:r>
      <w:r>
        <w:instrText>HYPERLINK "https://payson.municipalcodeonline.com/book?type=ordinances" \l "name=12.50.020_Performance_Guarantee"</w:instrText>
      </w:r>
      <w:r>
        <w:fldChar w:fldCharType="separate"/>
      </w:r>
      <w:r w:rsidRPr="002422CF">
        <w:rPr>
          <w:rStyle w:val="Hyperlink"/>
          <w:b/>
          <w:bCs/>
        </w:rPr>
        <w:t>12.50.020 Performance Guarantee</w:t>
      </w:r>
      <w:r>
        <w:fldChar w:fldCharType="end"/>
      </w:r>
    </w:p>
    <w:p w14:paraId="30590B36" w14:textId="6DC227FD" w:rsidR="002422CF" w:rsidRPr="002422CF" w:rsidRDefault="002422CF" w:rsidP="002422CF">
      <w:del w:id="2" w:author="Travis Jockumsen" w:date="2025-06-16T16:43:00Z">
        <w:r w:rsidDel="002422CF">
          <w:delText>In the event a developer/owner desires to record a subdivision plat with the Utah County Recorder before starting the Required Improvements</w:delText>
        </w:r>
      </w:del>
      <w:ins w:id="3" w:author="Travis Jockumsen" w:date="2025-06-16T16:43:00Z">
        <w:r>
          <w:t xml:space="preserve">For a traditional bond the developer must record the plat </w:t>
        </w:r>
      </w:ins>
      <w:ins w:id="4" w:author="Travis Jockumsen" w:date="2025-06-16T16:44:00Z">
        <w:del w:id="5" w:author="Dave Tuckett" w:date="2025-06-16T23:29:00Z">
          <w:r w:rsidDel="002422CF">
            <w:delText xml:space="preserve"> </w:delText>
          </w:r>
        </w:del>
        <w:r>
          <w:t>prior to scheduling the pre-c</w:t>
        </w:r>
      </w:ins>
      <w:ins w:id="6" w:author="Travis Jockumsen" w:date="2025-06-16T16:45:00Z">
        <w:r>
          <w:t>onstruction meeting.</w:t>
        </w:r>
      </w:ins>
      <w:del w:id="7" w:author="Travis Jockumsen" w:date="2025-06-16T16:45:00Z">
        <w:r w:rsidDel="002422CF">
          <w:delText>,</w:delText>
        </w:r>
      </w:del>
      <w:r>
        <w:t xml:space="preserve"> </w:t>
      </w:r>
      <w:del w:id="8" w:author="Travis Jockumsen" w:date="2025-06-16T16:45:00Z">
        <w:r w:rsidDel="002422CF">
          <w:delText>t</w:delText>
        </w:r>
      </w:del>
      <w:ins w:id="9" w:author="Travis Jockumsen" w:date="2025-06-16T16:45:00Z">
        <w:r>
          <w:t>T</w:t>
        </w:r>
      </w:ins>
      <w:r>
        <w:t xml:space="preserve">he developer/owner must </w:t>
      </w:r>
      <w:ins w:id="10" w:author="Travis Jockumsen" w:date="2025-06-16T16:45:00Z">
        <w:r>
          <w:t xml:space="preserve">submit </w:t>
        </w:r>
        <w:proofErr w:type="gramStart"/>
        <w:r>
          <w:t>all of</w:t>
        </w:r>
        <w:proofErr w:type="gramEnd"/>
        <w:r>
          <w:t xml:space="preserve"> the documents required on the Pre-Construction application and </w:t>
        </w:r>
      </w:ins>
      <w:del w:id="11" w:author="Travis Jockumsen" w:date="2025-06-16T16:45:00Z">
        <w:r w:rsidDel="002422CF">
          <w:delText xml:space="preserve">first </w:delText>
        </w:r>
      </w:del>
      <w:r>
        <w:t>post an acceptable performance guarantee, which assurance shall guarantee the proper and timely completion of all such Required Improvements. The performance guarantee must be provided to Payson City in the form of a cash bond or irrevocable letter of credit from a financial institution acceptable to the City.</w:t>
      </w:r>
    </w:p>
    <w:p w14:paraId="630FD57B" w14:textId="77777777" w:rsidR="002422CF" w:rsidRPr="002422CF" w:rsidRDefault="002422CF" w:rsidP="002422CF">
      <w:r w:rsidRPr="002422CF">
        <w:t>The performance guarantee shall be in an amount equal to one hundred ten (110) percent of the estimated cost for construction of all required public improvements for the project, including: (1) cost of materials; (2) cost of installation; (3) warranty amount for the public improvements; (4) cost for clean-up of the site following completion of construction; and (5) amount of reimbursement for public improvements constructed by previous developers, if any.</w:t>
      </w:r>
    </w:p>
    <w:p w14:paraId="717DB8BB" w14:textId="444933DE" w:rsidR="002422CF" w:rsidRPr="002422CF" w:rsidRDefault="002422CF" w:rsidP="002422CF">
      <w:r w:rsidRPr="002422CF">
        <w:t xml:space="preserve">The amount of the performance guarantee shall be determined by the </w:t>
      </w:r>
      <w:del w:id="12" w:author="Travis Jockumsen" w:date="2025-06-16T16:46:00Z" w16du:dateUtc="2025-06-16T22:46:00Z">
        <w:r w:rsidRPr="002422CF" w:rsidDel="002422CF">
          <w:delText>c</w:delText>
        </w:r>
      </w:del>
      <w:ins w:id="13" w:author="Travis Jockumsen" w:date="2025-06-16T16:46:00Z" w16du:dateUtc="2025-06-16T22:46:00Z">
        <w:r>
          <w:t>C</w:t>
        </w:r>
      </w:ins>
      <w:r w:rsidRPr="002422CF">
        <w:t xml:space="preserve">ity </w:t>
      </w:r>
      <w:del w:id="14" w:author="Travis Jockumsen" w:date="2025-06-16T16:46:00Z" w16du:dateUtc="2025-06-16T22:46:00Z">
        <w:r w:rsidRPr="002422CF" w:rsidDel="002422CF">
          <w:delText>e</w:delText>
        </w:r>
      </w:del>
      <w:ins w:id="15" w:author="Travis Jockumsen" w:date="2025-06-16T16:46:00Z" w16du:dateUtc="2025-06-16T22:46:00Z">
        <w:r>
          <w:t>E</w:t>
        </w:r>
      </w:ins>
      <w:r w:rsidRPr="002422CF">
        <w:t xml:space="preserve">ngineer, or designee. The following procedure should be utilized by the </w:t>
      </w:r>
      <w:del w:id="16" w:author="Travis Jockumsen" w:date="2025-06-16T16:46:00Z" w16du:dateUtc="2025-06-16T22:46:00Z">
        <w:r w:rsidRPr="002422CF" w:rsidDel="002422CF">
          <w:delText>c</w:delText>
        </w:r>
      </w:del>
      <w:ins w:id="17" w:author="Travis Jockumsen" w:date="2025-06-16T16:46:00Z" w16du:dateUtc="2025-06-16T22:46:00Z">
        <w:r>
          <w:t>C</w:t>
        </w:r>
      </w:ins>
      <w:r w:rsidRPr="002422CF">
        <w:t xml:space="preserve">ity </w:t>
      </w:r>
      <w:del w:id="18" w:author="Travis Jockumsen" w:date="2025-06-16T16:46:00Z" w16du:dateUtc="2025-06-16T22:46:00Z">
        <w:r w:rsidRPr="002422CF" w:rsidDel="002422CF">
          <w:delText>e</w:delText>
        </w:r>
      </w:del>
      <w:ins w:id="19" w:author="Travis Jockumsen" w:date="2025-06-16T16:46:00Z" w16du:dateUtc="2025-06-16T22:46:00Z">
        <w:r>
          <w:t>E</w:t>
        </w:r>
      </w:ins>
      <w:r w:rsidRPr="002422CF">
        <w:t>ngineer to establish the amount:</w:t>
      </w:r>
    </w:p>
    <w:p w14:paraId="7F24D118" w14:textId="3F49C39D" w:rsidR="002422CF" w:rsidRPr="002422CF" w:rsidRDefault="002422CF" w:rsidP="002422CF">
      <w:pPr>
        <w:numPr>
          <w:ilvl w:val="0"/>
          <w:numId w:val="1"/>
        </w:numPr>
      </w:pPr>
      <w:proofErr w:type="gramStart"/>
      <w:r w:rsidRPr="002422CF">
        <w:t>Applicant</w:t>
      </w:r>
      <w:proofErr w:type="gramEnd"/>
      <w:r w:rsidRPr="002422CF">
        <w:t xml:space="preserve"> shall provide to the </w:t>
      </w:r>
      <w:del w:id="20" w:author="Travis Jockumsen" w:date="2025-06-16T16:46:00Z" w16du:dateUtc="2025-06-16T22:46:00Z">
        <w:r w:rsidRPr="002422CF" w:rsidDel="002422CF">
          <w:delText>c</w:delText>
        </w:r>
      </w:del>
      <w:ins w:id="21" w:author="Travis Jockumsen" w:date="2025-06-16T16:46:00Z" w16du:dateUtc="2025-06-16T22:46:00Z">
        <w:r>
          <w:t>C</w:t>
        </w:r>
      </w:ins>
      <w:r w:rsidRPr="002422CF">
        <w:t xml:space="preserve">ity </w:t>
      </w:r>
      <w:del w:id="22" w:author="Travis Jockumsen" w:date="2025-06-16T16:46:00Z" w16du:dateUtc="2025-06-16T22:46:00Z">
        <w:r w:rsidRPr="002422CF" w:rsidDel="002422CF">
          <w:delText>e</w:delText>
        </w:r>
      </w:del>
      <w:ins w:id="23" w:author="Travis Jockumsen" w:date="2025-06-16T16:46:00Z" w16du:dateUtc="2025-06-16T22:46:00Z">
        <w:r>
          <w:t>E</w:t>
        </w:r>
      </w:ins>
      <w:r w:rsidRPr="002422CF">
        <w:t>ngineer a detailed cost estimate for construction of all required public improvements for the project, including all costs associated with the improvements listed above. The estimate should be the construction bid from the contractor who will be performing the work and include the unit cost, unit description, unit quantity, and the total cost for each item.</w:t>
      </w:r>
    </w:p>
    <w:p w14:paraId="42768CF7" w14:textId="0E917030" w:rsidR="002422CF" w:rsidRPr="002422CF" w:rsidRDefault="002422CF" w:rsidP="002422CF">
      <w:pPr>
        <w:numPr>
          <w:ilvl w:val="0"/>
          <w:numId w:val="1"/>
        </w:numPr>
      </w:pPr>
      <w:r w:rsidRPr="002422CF">
        <w:t xml:space="preserve">The </w:t>
      </w:r>
      <w:del w:id="24" w:author="Travis Jockumsen" w:date="2025-06-16T16:46:00Z" w16du:dateUtc="2025-06-16T22:46:00Z">
        <w:r w:rsidRPr="002422CF" w:rsidDel="002422CF">
          <w:delText>c</w:delText>
        </w:r>
      </w:del>
      <w:ins w:id="25" w:author="Travis Jockumsen" w:date="2025-06-16T16:46:00Z" w16du:dateUtc="2025-06-16T22:46:00Z">
        <w:r>
          <w:t>C</w:t>
        </w:r>
      </w:ins>
      <w:r w:rsidRPr="002422CF">
        <w:t xml:space="preserve">ity </w:t>
      </w:r>
      <w:del w:id="26" w:author="Travis Jockumsen" w:date="2025-06-16T16:46:00Z" w16du:dateUtc="2025-06-16T22:46:00Z">
        <w:r w:rsidRPr="002422CF" w:rsidDel="002422CF">
          <w:delText>e</w:delText>
        </w:r>
      </w:del>
      <w:ins w:id="27" w:author="Travis Jockumsen" w:date="2025-06-16T16:46:00Z" w16du:dateUtc="2025-06-16T22:46:00Z">
        <w:r>
          <w:t>E</w:t>
        </w:r>
      </w:ins>
      <w:r w:rsidRPr="002422CF">
        <w:t xml:space="preserve">ngineer shall review and accept or decline the proposed costs from the applicant. In the event the </w:t>
      </w:r>
      <w:del w:id="28" w:author="Travis Jockumsen" w:date="2025-06-16T16:47:00Z" w16du:dateUtc="2025-06-16T22:47:00Z">
        <w:r w:rsidRPr="002422CF" w:rsidDel="002422CF">
          <w:delText>c</w:delText>
        </w:r>
      </w:del>
      <w:ins w:id="29" w:author="Travis Jockumsen" w:date="2025-06-16T16:47:00Z" w16du:dateUtc="2025-06-16T22:47:00Z">
        <w:r>
          <w:t>C</w:t>
        </w:r>
      </w:ins>
      <w:r w:rsidRPr="002422CF">
        <w:t xml:space="preserve">ity </w:t>
      </w:r>
      <w:del w:id="30" w:author="Travis Jockumsen" w:date="2025-06-16T16:47:00Z" w16du:dateUtc="2025-06-16T22:47:00Z">
        <w:r w:rsidRPr="002422CF" w:rsidDel="002422CF">
          <w:delText>e</w:delText>
        </w:r>
      </w:del>
      <w:ins w:id="31" w:author="Travis Jockumsen" w:date="2025-06-16T16:47:00Z" w16du:dateUtc="2025-06-16T22:47:00Z">
        <w:r>
          <w:t>E</w:t>
        </w:r>
      </w:ins>
      <w:r w:rsidRPr="002422CF">
        <w:t xml:space="preserve">ngineer declines to accept the proposed cost estimate, staff shall provide notice to the applicant of which line items are not acceptable and the reason for the </w:t>
      </w:r>
      <w:proofErr w:type="gramStart"/>
      <w:r w:rsidRPr="002422CF">
        <w:t>declination</w:t>
      </w:r>
      <w:proofErr w:type="gramEnd"/>
      <w:r w:rsidRPr="002422CF">
        <w:t>.</w:t>
      </w:r>
    </w:p>
    <w:p w14:paraId="590AB453" w14:textId="60D6E5C6" w:rsidR="002422CF" w:rsidRPr="002422CF" w:rsidRDefault="002422CF" w:rsidP="002422CF">
      <w:pPr>
        <w:numPr>
          <w:ilvl w:val="0"/>
          <w:numId w:val="1"/>
        </w:numPr>
      </w:pPr>
      <w:r w:rsidRPr="002422CF">
        <w:t xml:space="preserve">Applicant shall resolve the line items declined by the </w:t>
      </w:r>
      <w:del w:id="32" w:author="Travis Jockumsen" w:date="2025-06-16T16:47:00Z" w16du:dateUtc="2025-06-16T22:47:00Z">
        <w:r w:rsidRPr="002422CF" w:rsidDel="002422CF">
          <w:delText>c</w:delText>
        </w:r>
      </w:del>
      <w:ins w:id="33" w:author="Travis Jockumsen" w:date="2025-06-16T16:47:00Z" w16du:dateUtc="2025-06-16T22:47:00Z">
        <w:r>
          <w:t>C</w:t>
        </w:r>
      </w:ins>
      <w:r w:rsidRPr="002422CF">
        <w:t xml:space="preserve">ity </w:t>
      </w:r>
      <w:del w:id="34" w:author="Travis Jockumsen" w:date="2025-06-16T16:47:00Z" w16du:dateUtc="2025-06-16T22:47:00Z">
        <w:r w:rsidRPr="002422CF" w:rsidDel="002422CF">
          <w:delText>e</w:delText>
        </w:r>
      </w:del>
      <w:ins w:id="35" w:author="Travis Jockumsen" w:date="2025-06-16T16:47:00Z" w16du:dateUtc="2025-06-16T22:47:00Z">
        <w:r>
          <w:t>E</w:t>
        </w:r>
      </w:ins>
      <w:r w:rsidRPr="002422CF">
        <w:t>ngineer and re-submit a detailed cost estimate.</w:t>
      </w:r>
    </w:p>
    <w:p w14:paraId="0AB4B0C4" w14:textId="761174BA" w:rsidR="002422CF" w:rsidRPr="002422CF" w:rsidRDefault="002422CF" w:rsidP="002422CF">
      <w:pPr>
        <w:numPr>
          <w:ilvl w:val="0"/>
          <w:numId w:val="1"/>
        </w:numPr>
      </w:pPr>
      <w:r w:rsidRPr="002422CF">
        <w:t xml:space="preserve">The </w:t>
      </w:r>
      <w:del w:id="36" w:author="Travis Jockumsen" w:date="2025-06-16T16:47:00Z" w16du:dateUtc="2025-06-16T22:47:00Z">
        <w:r w:rsidRPr="002422CF" w:rsidDel="002422CF">
          <w:delText>c</w:delText>
        </w:r>
      </w:del>
      <w:ins w:id="37" w:author="Travis Jockumsen" w:date="2025-06-16T16:47:00Z" w16du:dateUtc="2025-06-16T22:47:00Z">
        <w:r>
          <w:t>C</w:t>
        </w:r>
      </w:ins>
      <w:r w:rsidRPr="002422CF">
        <w:t xml:space="preserve">ity </w:t>
      </w:r>
      <w:del w:id="38" w:author="Travis Jockumsen" w:date="2025-06-16T16:47:00Z" w16du:dateUtc="2025-06-16T22:47:00Z">
        <w:r w:rsidRPr="002422CF" w:rsidDel="002422CF">
          <w:delText>e</w:delText>
        </w:r>
      </w:del>
      <w:ins w:id="39" w:author="Travis Jockumsen" w:date="2025-06-16T16:47:00Z" w16du:dateUtc="2025-06-16T22:47:00Z">
        <w:r>
          <w:t>E</w:t>
        </w:r>
      </w:ins>
      <w:r w:rsidRPr="002422CF">
        <w:t>ngineer shall review the re-submittal to determine the amount of the performance guarantee.</w:t>
      </w:r>
    </w:p>
    <w:p w14:paraId="50EE1629" w14:textId="5A4A7012" w:rsidR="002422CF" w:rsidRPr="002422CF" w:rsidRDefault="002422CF" w:rsidP="002422CF">
      <w:r w:rsidRPr="002422CF">
        <w:lastRenderedPageBreak/>
        <w:t xml:space="preserve">The approved engineer’s estimate for a project shall be valid for a period of sixty (60) days. If a developer has not provided the performance guarantee to the City within sixty (60) days of submission of the estimate, the developer </w:t>
      </w:r>
      <w:del w:id="40" w:author="Travis Jockumsen" w:date="2025-06-16T16:47:00Z" w16du:dateUtc="2025-06-16T22:47:00Z">
        <w:r w:rsidRPr="002422CF" w:rsidDel="002422CF">
          <w:delText>may</w:delText>
        </w:r>
      </w:del>
      <w:ins w:id="41" w:author="Travis Jockumsen" w:date="2025-06-16T16:47:00Z" w16du:dateUtc="2025-06-16T22:47:00Z">
        <w:r>
          <w:t>shall</w:t>
        </w:r>
      </w:ins>
      <w:r w:rsidRPr="002422CF">
        <w:t xml:space="preserve"> be required to submit an updated engineer’s estimate to the </w:t>
      </w:r>
      <w:del w:id="42" w:author="Travis Jockumsen" w:date="2025-06-16T16:47:00Z" w16du:dateUtc="2025-06-16T22:47:00Z">
        <w:r w:rsidRPr="002422CF" w:rsidDel="002422CF">
          <w:delText>c</w:delText>
        </w:r>
      </w:del>
      <w:ins w:id="43" w:author="Travis Jockumsen" w:date="2025-06-16T16:47:00Z" w16du:dateUtc="2025-06-16T22:47:00Z">
        <w:r>
          <w:t>C</w:t>
        </w:r>
      </w:ins>
      <w:r w:rsidRPr="002422CF">
        <w:t xml:space="preserve">ity </w:t>
      </w:r>
      <w:del w:id="44" w:author="Travis Jockumsen" w:date="2025-06-16T16:47:00Z" w16du:dateUtc="2025-06-16T22:47:00Z">
        <w:r w:rsidRPr="002422CF" w:rsidDel="002422CF">
          <w:delText>e</w:delText>
        </w:r>
      </w:del>
      <w:ins w:id="45" w:author="Travis Jockumsen" w:date="2025-06-16T16:47:00Z" w16du:dateUtc="2025-06-16T22:47:00Z">
        <w:r>
          <w:t>E</w:t>
        </w:r>
      </w:ins>
      <w:r w:rsidRPr="002422CF">
        <w:t xml:space="preserve">ngineer for consideration. If the estimate is a higher dollar value, the applicant shall be subject to the new estimate. Furthermore, if substantial construction has not commenced within ninety (90) days of final approval, the </w:t>
      </w:r>
      <w:del w:id="46" w:author="Travis Jockumsen" w:date="2025-06-16T16:48:00Z" w16du:dateUtc="2025-06-16T22:48:00Z">
        <w:r w:rsidRPr="002422CF" w:rsidDel="002422CF">
          <w:delText>c</w:delText>
        </w:r>
      </w:del>
      <w:ins w:id="47" w:author="Travis Jockumsen" w:date="2025-06-16T16:48:00Z" w16du:dateUtc="2025-06-16T22:48:00Z">
        <w:r>
          <w:t>C</w:t>
        </w:r>
      </w:ins>
      <w:r w:rsidRPr="002422CF">
        <w:t xml:space="preserve">ity </w:t>
      </w:r>
      <w:del w:id="48" w:author="Travis Jockumsen" w:date="2025-06-16T16:48:00Z" w16du:dateUtc="2025-06-16T22:48:00Z">
        <w:r w:rsidRPr="002422CF" w:rsidDel="002422CF">
          <w:delText>e</w:delText>
        </w:r>
      </w:del>
      <w:ins w:id="49" w:author="Travis Jockumsen" w:date="2025-06-16T16:48:00Z" w16du:dateUtc="2025-06-16T22:48:00Z">
        <w:r>
          <w:t>E</w:t>
        </w:r>
      </w:ins>
      <w:r w:rsidRPr="002422CF">
        <w:t xml:space="preserve">ngineer </w:t>
      </w:r>
      <w:del w:id="50" w:author="Travis Jockumsen" w:date="2025-06-16T16:48:00Z" w16du:dateUtc="2025-06-16T22:48:00Z">
        <w:r w:rsidRPr="002422CF" w:rsidDel="002422CF">
          <w:delText>may choose to</w:delText>
        </w:r>
      </w:del>
      <w:ins w:id="51" w:author="Travis Jockumsen" w:date="2025-06-16T16:48:00Z" w16du:dateUtc="2025-06-16T22:48:00Z">
        <w:r>
          <w:t>shall</w:t>
        </w:r>
      </w:ins>
      <w:r w:rsidRPr="002422CF">
        <w:t xml:space="preserve"> require the developer to submit an updated engineer’s estimate to ensure that </w:t>
      </w:r>
      <w:proofErr w:type="gramStart"/>
      <w:r w:rsidRPr="002422CF">
        <w:t>performance</w:t>
      </w:r>
      <w:proofErr w:type="gramEnd"/>
      <w:r w:rsidRPr="002422CF">
        <w:t xml:space="preserve"> guarantee amount remains sufficient to cover the improvement costs of the project.</w:t>
      </w:r>
    </w:p>
    <w:p w14:paraId="58D4FD42" w14:textId="227D4DCC" w:rsidR="002422CF" w:rsidRPr="002422CF" w:rsidRDefault="002422CF" w:rsidP="002422CF">
      <w:r w:rsidRPr="002422CF">
        <w:t xml:space="preserve">The performance guarantee must be posted, and all inspection and supply fees must be paid prior to the developer/owner beginning any work on the Required Improvements, and before the </w:t>
      </w:r>
      <w:proofErr w:type="gramStart"/>
      <w:r w:rsidRPr="002422CF">
        <w:t>recordation</w:t>
      </w:r>
      <w:proofErr w:type="gramEnd"/>
      <w:r w:rsidRPr="002422CF">
        <w:t xml:space="preserve"> of any corresponding subdivision plat. Said assurance must also be in the form acceptable to the City, approved by the </w:t>
      </w:r>
      <w:del w:id="52" w:author="Travis Jockumsen" w:date="2025-06-16T16:48:00Z" w16du:dateUtc="2025-06-16T22:48:00Z">
        <w:r w:rsidRPr="002422CF" w:rsidDel="002422CF">
          <w:delText>c</w:delText>
        </w:r>
      </w:del>
      <w:ins w:id="53" w:author="Travis Jockumsen" w:date="2025-06-16T16:48:00Z" w16du:dateUtc="2025-06-16T22:48:00Z">
        <w:r>
          <w:t>C</w:t>
        </w:r>
      </w:ins>
      <w:r w:rsidRPr="002422CF">
        <w:t xml:space="preserve">ity </w:t>
      </w:r>
      <w:del w:id="54" w:author="Travis Jockumsen" w:date="2025-06-16T16:48:00Z" w16du:dateUtc="2025-06-16T22:48:00Z">
        <w:r w:rsidRPr="002422CF" w:rsidDel="002422CF">
          <w:delText>a</w:delText>
        </w:r>
      </w:del>
      <w:ins w:id="55" w:author="Travis Jockumsen" w:date="2025-06-16T16:48:00Z" w16du:dateUtc="2025-06-16T22:48:00Z">
        <w:r>
          <w:t>A</w:t>
        </w:r>
      </w:ins>
      <w:r w:rsidRPr="002422CF">
        <w:t>ttorney, and must be issued by a financial institution insured by the Federal Deposit Insurance Corporation (FDIC) or National Credit Union Association (NCUA).</w:t>
      </w:r>
    </w:p>
    <w:p w14:paraId="7E04A90F" w14:textId="77777777" w:rsidR="002422CF" w:rsidRDefault="002422CF" w:rsidP="002422CF">
      <w:pPr>
        <w:rPr>
          <w:ins w:id="56" w:author="Travis Jockumsen" w:date="2025-06-16T16:49:00Z" w16du:dateUtc="2025-06-16T22:49:00Z"/>
        </w:rPr>
      </w:pPr>
      <w:r w:rsidRPr="002422CF">
        <w:t xml:space="preserve">The performance guarantee requirement is established to guarantee completion of the required </w:t>
      </w:r>
      <w:proofErr w:type="gramStart"/>
      <w:r w:rsidRPr="002422CF">
        <w:t>improvements</w:t>
      </w:r>
      <w:proofErr w:type="gramEnd"/>
      <w:r w:rsidRPr="002422CF">
        <w:t xml:space="preserve"> and the assurance is not to be used to satisfy contractor or </w:t>
      </w:r>
      <w:proofErr w:type="gramStart"/>
      <w:r w:rsidRPr="002422CF">
        <w:t>mechanics</w:t>
      </w:r>
      <w:proofErr w:type="gramEnd"/>
      <w:r w:rsidRPr="002422CF">
        <w:t xml:space="preserve"> </w:t>
      </w:r>
      <w:proofErr w:type="gramStart"/>
      <w:r w:rsidRPr="002422CF">
        <w:t>liens</w:t>
      </w:r>
      <w:proofErr w:type="gramEnd"/>
      <w:r w:rsidRPr="002422CF">
        <w:t xml:space="preserve"> or other unrelated obligations.</w:t>
      </w:r>
    </w:p>
    <w:p w14:paraId="2B83AD81" w14:textId="115B370C" w:rsidR="002422CF" w:rsidRPr="002422CF" w:rsidRDefault="002422CF" w:rsidP="002422CF">
      <w:ins w:id="57" w:author="Travis Jockumsen" w:date="2025-06-16T16:49:00Z">
        <w:r>
          <w:t xml:space="preserve">If the At-Risk bond option </w:t>
        </w:r>
        <w:del w:id="58" w:author="Dave Tuckett" w:date="2025-06-16T23:35:00Z">
          <w:r w:rsidDel="002422CF">
            <w:delText>is to be posted</w:delText>
          </w:r>
        </w:del>
      </w:ins>
      <w:ins w:id="59" w:author="Dave Tuckett" w:date="2025-06-16T23:35:00Z">
        <w:r w:rsidR="60F5CB40">
          <w:t>selected,</w:t>
        </w:r>
      </w:ins>
      <w:ins w:id="60" w:author="Travis Jockumsen" w:date="2025-06-16T16:49:00Z">
        <w:r>
          <w:t xml:space="preserve"> the developer pays only ten (10%) of the overall public improvement costs</w:t>
        </w:r>
      </w:ins>
      <w:ins w:id="61" w:author="Travis Jockumsen" w:date="2025-06-16T16:50:00Z">
        <w:r>
          <w:t xml:space="preserve">, as well as the testing and inspection fees. This fee also includes any reimbursement for utility modeling not previously reimbursed to Payson City by the developer. </w:t>
        </w:r>
      </w:ins>
      <w:ins w:id="62" w:author="Travis Jockumsen" w:date="2025-06-16T16:51:00Z">
        <w:r>
          <w:t xml:space="preserve">The final </w:t>
        </w:r>
        <w:proofErr w:type="gramStart"/>
        <w:r>
          <w:t>plat</w:t>
        </w:r>
        <w:proofErr w:type="gramEnd"/>
        <w:r>
          <w:t xml:space="preserve"> cannot be recorded until </w:t>
        </w:r>
        <w:proofErr w:type="gramStart"/>
        <w:r>
          <w:t>all of</w:t>
        </w:r>
        <w:proofErr w:type="gramEnd"/>
        <w:r>
          <w:t xml:space="preserve"> the public improvements are installed, inspected, and accepted by the </w:t>
        </w:r>
        <w:proofErr w:type="gramStart"/>
        <w:r>
          <w:t>City</w:t>
        </w:r>
        <w:proofErr w:type="gramEnd"/>
        <w:r>
          <w:t xml:space="preserve">. </w:t>
        </w:r>
      </w:ins>
      <w:ins w:id="63" w:author="Travis Jockumsen" w:date="2025-06-24T15:11:00Z">
        <w:r w:rsidR="54091011">
          <w:t xml:space="preserve">The developer can switch from the At-Risk bond to the traditional bond option at any time. </w:t>
        </w:r>
        <w:proofErr w:type="gramStart"/>
        <w:r w:rsidR="54091011">
          <w:t>In order to</w:t>
        </w:r>
        <w:proofErr w:type="gramEnd"/>
        <w:r w:rsidR="54091011">
          <w:t xml:space="preserve"> do so an updated cost estimate must be provided to the </w:t>
        </w:r>
        <w:proofErr w:type="gramStart"/>
        <w:r w:rsidR="54091011">
          <w:t>City</w:t>
        </w:r>
        <w:proofErr w:type="gramEnd"/>
        <w:r w:rsidR="54091011">
          <w:t xml:space="preserve"> and</w:t>
        </w:r>
      </w:ins>
      <w:ins w:id="64" w:author="Travis Jockumsen" w:date="2025-06-24T15:12:00Z">
        <w:r w:rsidR="54091011">
          <w:t xml:space="preserve"> a new bond paid to t</w:t>
        </w:r>
        <w:r w:rsidR="4E0FFA35">
          <w:t xml:space="preserve">he </w:t>
        </w:r>
        <w:proofErr w:type="gramStart"/>
        <w:r w:rsidR="4E0FFA35">
          <w:t>City</w:t>
        </w:r>
        <w:proofErr w:type="gramEnd"/>
        <w:r w:rsidR="4E0FFA35">
          <w:t xml:space="preserve"> for all public improvements not yet installed, tested, inspected, and accepted by the </w:t>
        </w:r>
        <w:proofErr w:type="gramStart"/>
        <w:r w:rsidR="4E0FFA35">
          <w:t>City</w:t>
        </w:r>
        <w:proofErr w:type="gramEnd"/>
        <w:r w:rsidR="4E0FFA35">
          <w:t xml:space="preserve">. The final </w:t>
        </w:r>
        <w:proofErr w:type="gramStart"/>
        <w:r w:rsidR="4E0FFA35">
          <w:t>plat</w:t>
        </w:r>
        <w:proofErr w:type="gramEnd"/>
        <w:r w:rsidR="4E0FFA35">
          <w:t xml:space="preserve"> also must be recorded at the time of the change in bonding options.</w:t>
        </w:r>
      </w:ins>
    </w:p>
    <w:p w14:paraId="13D6ADB9" w14:textId="77777777" w:rsidR="002422CF" w:rsidRPr="002422CF" w:rsidRDefault="002422CF" w:rsidP="002422CF">
      <w:r w:rsidRPr="002422CF">
        <w:t>HISTORY</w:t>
      </w:r>
      <w:r w:rsidRPr="002422CF">
        <w:br/>
      </w:r>
      <w:r w:rsidRPr="002422CF">
        <w:rPr>
          <w:i/>
          <w:iCs/>
        </w:rPr>
        <w:t xml:space="preserve">Adopted by Ord. </w:t>
      </w:r>
      <w:hyperlink r:id="rId6" w:tgtFrame="_blank" w:history="1">
        <w:r w:rsidRPr="002422CF">
          <w:rPr>
            <w:rStyle w:val="Hyperlink"/>
            <w:i/>
            <w:iCs/>
          </w:rPr>
          <w:t>05-18-2022-D</w:t>
        </w:r>
      </w:hyperlink>
      <w:r w:rsidRPr="002422CF">
        <w:rPr>
          <w:i/>
          <w:iCs/>
        </w:rPr>
        <w:t xml:space="preserve"> on 5/18/2022</w:t>
      </w:r>
    </w:p>
    <w:p w14:paraId="7405B9FA" w14:textId="77777777" w:rsidR="00206156" w:rsidRDefault="00206156"/>
    <w:sectPr w:rsidR="002061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FA7AD9"/>
    <w:multiLevelType w:val="multilevel"/>
    <w:tmpl w:val="599AD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4621290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y Dargel">
    <w15:presenceInfo w15:providerId="AD" w15:userId="S::martyd@paysonutah.gov::64d51ec7-1f10-4889-aab9-eb17408dd7de"/>
  </w15:person>
  <w15:person w15:author="Travis Jockumsen">
    <w15:presenceInfo w15:providerId="AD" w15:userId="S::travisj@paysonutah.gov::c01152db-3e6e-4ef8-83fa-72c6f4a669ea"/>
  </w15:person>
  <w15:person w15:author="Dave Tuckett">
    <w15:presenceInfo w15:providerId="AD" w15:userId="S::davet@paysonutah.gov::7a37384a-d183-4b54-b572-5aaea06db3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2CF"/>
    <w:rsid w:val="000B0485"/>
    <w:rsid w:val="00206156"/>
    <w:rsid w:val="002211D1"/>
    <w:rsid w:val="002422CF"/>
    <w:rsid w:val="004C2305"/>
    <w:rsid w:val="00512A32"/>
    <w:rsid w:val="005B2C61"/>
    <w:rsid w:val="007023EB"/>
    <w:rsid w:val="007D0E50"/>
    <w:rsid w:val="00806BBA"/>
    <w:rsid w:val="00893196"/>
    <w:rsid w:val="009A3AB9"/>
    <w:rsid w:val="082B89E5"/>
    <w:rsid w:val="14A0DD44"/>
    <w:rsid w:val="1D7A5C79"/>
    <w:rsid w:val="2578F4AB"/>
    <w:rsid w:val="2993DD24"/>
    <w:rsid w:val="36BCB9C4"/>
    <w:rsid w:val="4E0FFA35"/>
    <w:rsid w:val="54091011"/>
    <w:rsid w:val="60F5CB40"/>
    <w:rsid w:val="632D83D6"/>
    <w:rsid w:val="69AC096B"/>
    <w:rsid w:val="6FB0A372"/>
    <w:rsid w:val="79FE14E9"/>
    <w:rsid w:val="7E8DC8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FD4F5"/>
  <w15:chartTrackingRefBased/>
  <w15:docId w15:val="{81B15C90-F31E-44E5-8904-9598255E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22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22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22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22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22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22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22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22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22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22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22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22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22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22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22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22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22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22CF"/>
    <w:rPr>
      <w:rFonts w:eastAsiaTheme="majorEastAsia" w:cstheme="majorBidi"/>
      <w:color w:val="272727" w:themeColor="text1" w:themeTint="D8"/>
    </w:rPr>
  </w:style>
  <w:style w:type="paragraph" w:styleId="Title">
    <w:name w:val="Title"/>
    <w:basedOn w:val="Normal"/>
    <w:next w:val="Normal"/>
    <w:link w:val="TitleChar"/>
    <w:uiPriority w:val="10"/>
    <w:qFormat/>
    <w:rsid w:val="002422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22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22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22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22CF"/>
    <w:pPr>
      <w:spacing w:before="160"/>
      <w:jc w:val="center"/>
    </w:pPr>
    <w:rPr>
      <w:i/>
      <w:iCs/>
      <w:color w:val="404040" w:themeColor="text1" w:themeTint="BF"/>
    </w:rPr>
  </w:style>
  <w:style w:type="character" w:customStyle="1" w:styleId="QuoteChar">
    <w:name w:val="Quote Char"/>
    <w:basedOn w:val="DefaultParagraphFont"/>
    <w:link w:val="Quote"/>
    <w:uiPriority w:val="29"/>
    <w:rsid w:val="002422CF"/>
    <w:rPr>
      <w:i/>
      <w:iCs/>
      <w:color w:val="404040" w:themeColor="text1" w:themeTint="BF"/>
    </w:rPr>
  </w:style>
  <w:style w:type="paragraph" w:styleId="ListParagraph">
    <w:name w:val="List Paragraph"/>
    <w:basedOn w:val="Normal"/>
    <w:uiPriority w:val="34"/>
    <w:qFormat/>
    <w:rsid w:val="002422CF"/>
    <w:pPr>
      <w:ind w:left="720"/>
      <w:contextualSpacing/>
    </w:pPr>
  </w:style>
  <w:style w:type="character" w:styleId="IntenseEmphasis">
    <w:name w:val="Intense Emphasis"/>
    <w:basedOn w:val="DefaultParagraphFont"/>
    <w:uiPriority w:val="21"/>
    <w:qFormat/>
    <w:rsid w:val="002422CF"/>
    <w:rPr>
      <w:i/>
      <w:iCs/>
      <w:color w:val="0F4761" w:themeColor="accent1" w:themeShade="BF"/>
    </w:rPr>
  </w:style>
  <w:style w:type="paragraph" w:styleId="IntenseQuote">
    <w:name w:val="Intense Quote"/>
    <w:basedOn w:val="Normal"/>
    <w:next w:val="Normal"/>
    <w:link w:val="IntenseQuoteChar"/>
    <w:uiPriority w:val="30"/>
    <w:qFormat/>
    <w:rsid w:val="002422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22CF"/>
    <w:rPr>
      <w:i/>
      <w:iCs/>
      <w:color w:val="0F4761" w:themeColor="accent1" w:themeShade="BF"/>
    </w:rPr>
  </w:style>
  <w:style w:type="character" w:styleId="IntenseReference">
    <w:name w:val="Intense Reference"/>
    <w:basedOn w:val="DefaultParagraphFont"/>
    <w:uiPriority w:val="32"/>
    <w:qFormat/>
    <w:rsid w:val="002422CF"/>
    <w:rPr>
      <w:b/>
      <w:bCs/>
      <w:smallCaps/>
      <w:color w:val="0F4761" w:themeColor="accent1" w:themeShade="BF"/>
      <w:spacing w:val="5"/>
    </w:rPr>
  </w:style>
  <w:style w:type="character" w:styleId="Hyperlink">
    <w:name w:val="Hyperlink"/>
    <w:basedOn w:val="DefaultParagraphFont"/>
    <w:uiPriority w:val="99"/>
    <w:unhideWhenUsed/>
    <w:rsid w:val="002422CF"/>
    <w:rPr>
      <w:color w:val="467886" w:themeColor="hyperlink"/>
      <w:u w:val="single"/>
    </w:rPr>
  </w:style>
  <w:style w:type="character" w:styleId="UnresolvedMention">
    <w:name w:val="Unresolved Mention"/>
    <w:basedOn w:val="DefaultParagraphFont"/>
    <w:uiPriority w:val="99"/>
    <w:semiHidden/>
    <w:unhideWhenUsed/>
    <w:rsid w:val="002422CF"/>
    <w:rPr>
      <w:color w:val="605E5C"/>
      <w:shd w:val="clear" w:color="auto" w:fill="E1DFDD"/>
    </w:rPr>
  </w:style>
  <w:style w:type="paragraph" w:styleId="Revision">
    <w:name w:val="Revision"/>
    <w:hidden/>
    <w:uiPriority w:val="99"/>
    <w:semiHidden/>
    <w:rsid w:val="002422CF"/>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B2C61"/>
    <w:rPr>
      <w:b/>
      <w:bCs/>
    </w:rPr>
  </w:style>
  <w:style w:type="character" w:customStyle="1" w:styleId="CommentSubjectChar">
    <w:name w:val="Comment Subject Char"/>
    <w:basedOn w:val="CommentTextChar"/>
    <w:link w:val="CommentSubject"/>
    <w:uiPriority w:val="99"/>
    <w:semiHidden/>
    <w:rsid w:val="005B2C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018680">
      <w:bodyDiv w:val="1"/>
      <w:marLeft w:val="0"/>
      <w:marRight w:val="0"/>
      <w:marTop w:val="0"/>
      <w:marBottom w:val="0"/>
      <w:divBdr>
        <w:top w:val="none" w:sz="0" w:space="0" w:color="auto"/>
        <w:left w:val="none" w:sz="0" w:space="0" w:color="auto"/>
        <w:bottom w:val="none" w:sz="0" w:space="0" w:color="auto"/>
        <w:right w:val="none" w:sz="0" w:space="0" w:color="auto"/>
      </w:divBdr>
      <w:divsChild>
        <w:div w:id="1511987103">
          <w:marLeft w:val="0"/>
          <w:marRight w:val="0"/>
          <w:marTop w:val="225"/>
          <w:marBottom w:val="225"/>
          <w:divBdr>
            <w:top w:val="none" w:sz="0" w:space="0" w:color="auto"/>
            <w:left w:val="none" w:sz="0" w:space="0" w:color="auto"/>
            <w:bottom w:val="none" w:sz="0" w:space="0" w:color="auto"/>
            <w:right w:val="none" w:sz="0" w:space="0" w:color="auto"/>
          </w:divBdr>
        </w:div>
        <w:div w:id="1982341925">
          <w:marLeft w:val="0"/>
          <w:marRight w:val="0"/>
          <w:marTop w:val="0"/>
          <w:marBottom w:val="0"/>
          <w:divBdr>
            <w:top w:val="none" w:sz="0" w:space="0" w:color="auto"/>
            <w:left w:val="none" w:sz="0" w:space="0" w:color="auto"/>
            <w:bottom w:val="none" w:sz="0" w:space="0" w:color="auto"/>
            <w:right w:val="none" w:sz="0" w:space="0" w:color="auto"/>
          </w:divBdr>
        </w:div>
      </w:divsChild>
    </w:div>
    <w:div w:id="2039625277">
      <w:bodyDiv w:val="1"/>
      <w:marLeft w:val="0"/>
      <w:marRight w:val="0"/>
      <w:marTop w:val="0"/>
      <w:marBottom w:val="0"/>
      <w:divBdr>
        <w:top w:val="none" w:sz="0" w:space="0" w:color="auto"/>
        <w:left w:val="none" w:sz="0" w:space="0" w:color="auto"/>
        <w:bottom w:val="none" w:sz="0" w:space="0" w:color="auto"/>
        <w:right w:val="none" w:sz="0" w:space="0" w:color="auto"/>
      </w:divBdr>
      <w:divsChild>
        <w:div w:id="350567296">
          <w:marLeft w:val="0"/>
          <w:marRight w:val="0"/>
          <w:marTop w:val="0"/>
          <w:marBottom w:val="0"/>
          <w:divBdr>
            <w:top w:val="none" w:sz="0" w:space="0" w:color="auto"/>
            <w:left w:val="none" w:sz="0" w:space="0" w:color="auto"/>
            <w:bottom w:val="none" w:sz="0" w:space="0" w:color="auto"/>
            <w:right w:val="none" w:sz="0" w:space="0" w:color="auto"/>
          </w:divBdr>
        </w:div>
        <w:div w:id="604968811">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3-us-west-2.amazonaws.com/municipalcodeonline.com-new/payson/ordinances/documents/1653339554_05-18-2022-D%20Recodified%20Municipal%20Code.pdf"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721</Words>
  <Characters>4111</Characters>
  <Application>Microsoft Office Word</Application>
  <DocSecurity>0</DocSecurity>
  <Lines>34</Lines>
  <Paragraphs>9</Paragraphs>
  <ScaleCrop>false</ScaleCrop>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Jockumsen</dc:creator>
  <cp:keywords/>
  <dc:description/>
  <cp:lastModifiedBy>Marty Dargel</cp:lastModifiedBy>
  <cp:revision>3</cp:revision>
  <dcterms:created xsi:type="dcterms:W3CDTF">2025-06-24T15:14:00Z</dcterms:created>
  <dcterms:modified xsi:type="dcterms:W3CDTF">2025-07-21T16:10:00Z</dcterms:modified>
</cp:coreProperties>
</file>